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0B864" w14:textId="77777777" w:rsidR="00D8029C" w:rsidRPr="00CC4321" w:rsidRDefault="00C258CC">
      <w:pPr>
        <w:spacing w:after="0"/>
        <w:ind w:left="0" w:firstLine="0"/>
        <w:jc w:val="left"/>
        <w:rPr>
          <w:rFonts w:ascii="Montserrat" w:hAnsi="Montserrat"/>
          <w:sz w:val="18"/>
        </w:rPr>
      </w:pPr>
      <w:r w:rsidRPr="00CC4321">
        <w:rPr>
          <w:rFonts w:ascii="Montserrat" w:hAnsi="Montserrat"/>
          <w:b/>
          <w:sz w:val="18"/>
        </w:rPr>
        <w:t>COMISIÓN REGULADORA DE ENERGÍA</w:t>
      </w:r>
    </w:p>
    <w:p w14:paraId="677E9C7B" w14:textId="77777777" w:rsidR="00D8029C" w:rsidRPr="00CC4321" w:rsidRDefault="00C258CC">
      <w:pPr>
        <w:spacing w:after="0"/>
        <w:ind w:left="-5" w:right="22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>SECRETARÍA EJECUTIVA</w:t>
      </w:r>
    </w:p>
    <w:p w14:paraId="732203B3" w14:textId="77777777" w:rsidR="00306191" w:rsidRDefault="00C258CC">
      <w:pPr>
        <w:ind w:left="-5" w:right="22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>P R E S E N T E</w:t>
      </w:r>
    </w:p>
    <w:p w14:paraId="7F4617CF" w14:textId="425A271E" w:rsidR="00D8029C" w:rsidRPr="00CC4321" w:rsidRDefault="00E955CB" w:rsidP="00306191">
      <w:pPr>
        <w:ind w:left="-5" w:right="22"/>
        <w:jc w:val="right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>[Lugar, fecha]</w:t>
      </w:r>
    </w:p>
    <w:p w14:paraId="42B54B5E" w14:textId="77777777" w:rsidR="00306191" w:rsidRDefault="00306191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73A569B5" w14:textId="179B7A73" w:rsidR="00C123A0" w:rsidRDefault="00C123A0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  <w:r w:rsidRPr="006B52F4">
        <w:rPr>
          <w:rFonts w:ascii="Montserrat" w:hAnsi="Montserrat"/>
          <w:b/>
          <w:bCs/>
          <w:sz w:val="18"/>
          <w:szCs w:val="18"/>
        </w:rPr>
        <w:t>[PARA EL CASO DE PERSONAS FÍSICAS]</w:t>
      </w:r>
    </w:p>
    <w:p w14:paraId="72072B02" w14:textId="1809E69D" w:rsidR="00C14134" w:rsidRDefault="00C14134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4EE0C450" w14:textId="77777777" w:rsidR="00C14134" w:rsidRPr="006B52F4" w:rsidRDefault="00C14134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64A7ABAC" w14:textId="5912284A" w:rsidR="00A330A6" w:rsidRPr="006B52F4" w:rsidRDefault="00A330A6" w:rsidP="009663F0">
      <w:pPr>
        <w:ind w:left="-5" w:right="22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Pr="006B52F4">
        <w:rPr>
          <w:rFonts w:ascii="Montserrat" w:hAnsi="Montserrat"/>
          <w:b/>
          <w:sz w:val="18"/>
          <w:szCs w:val="18"/>
          <w:u w:val="single"/>
        </w:rPr>
        <w:t>[Nombre]</w:t>
      </w:r>
      <w:r w:rsidR="00043796" w:rsidRPr="006B52F4">
        <w:rPr>
          <w:rFonts w:ascii="Montserrat" w:hAnsi="Montserrat"/>
          <w:b/>
          <w:sz w:val="18"/>
          <w:szCs w:val="18"/>
          <w:u w:val="single"/>
        </w:rPr>
        <w:t>,</w:t>
      </w:r>
      <w:r w:rsidR="001574CA" w:rsidRPr="006B52F4">
        <w:rPr>
          <w:rFonts w:ascii="Montserrat" w:hAnsi="Montserrat"/>
          <w:b/>
          <w:sz w:val="18"/>
          <w:szCs w:val="18"/>
          <w:u w:val="single"/>
        </w:rPr>
        <w:t xml:space="preserve"> </w:t>
      </w:r>
      <w:r w:rsidR="001574CA" w:rsidRPr="006B52F4">
        <w:rPr>
          <w:rFonts w:ascii="Montserrat" w:hAnsi="Montserrat"/>
          <w:sz w:val="18"/>
          <w:szCs w:val="18"/>
        </w:rPr>
        <w:t>con personalidad y patrimonio propio, actuando por su propio derecho</w:t>
      </w:r>
      <w:r w:rsidR="009663F0" w:rsidRPr="006B52F4">
        <w:rPr>
          <w:rFonts w:ascii="Montserrat" w:hAnsi="Montserrat"/>
          <w:sz w:val="18"/>
          <w:szCs w:val="18"/>
        </w:rPr>
        <w:t xml:space="preserve"> </w:t>
      </w:r>
      <w:r w:rsidR="006B52F4" w:rsidRPr="006B52F4">
        <w:rPr>
          <w:rFonts w:ascii="Montserrat" w:hAnsi="Montserrat"/>
          <w:sz w:val="18"/>
          <w:szCs w:val="18"/>
        </w:rPr>
        <w:t xml:space="preserve">se identifica con </w:t>
      </w:r>
      <w:r w:rsidR="006B52F4" w:rsidRPr="00D17D18">
        <w:rPr>
          <w:rFonts w:ascii="Montserrat" w:hAnsi="Montserrat"/>
          <w:b/>
          <w:bCs/>
          <w:sz w:val="18"/>
          <w:szCs w:val="18"/>
          <w:u w:val="single"/>
        </w:rPr>
        <w:t>[precisar los datos de identificación oficial vigente del suscrito: cartilla, pasaporte, documento migratorio, credencial para votar, cédula profesional]</w:t>
      </w:r>
      <w:r w:rsidR="006B52F4" w:rsidRPr="006B52F4">
        <w:rPr>
          <w:rFonts w:ascii="Montserrat" w:hAnsi="Montserrat"/>
          <w:b/>
          <w:bCs/>
          <w:sz w:val="18"/>
          <w:szCs w:val="18"/>
        </w:rPr>
        <w:t xml:space="preserve">, </w:t>
      </w:r>
      <w:r w:rsidRPr="006B52F4">
        <w:rPr>
          <w:rFonts w:ascii="Montserrat" w:hAnsi="Montserrat"/>
          <w:sz w:val="18"/>
          <w:szCs w:val="18"/>
        </w:rPr>
        <w:t>en esta solicitud de permiso de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D17D18">
        <w:rPr>
          <w:rFonts w:ascii="Montserrat" w:hAnsi="Montserrat"/>
          <w:b/>
          <w:sz w:val="18"/>
          <w:szCs w:val="18"/>
          <w:u w:val="single"/>
        </w:rPr>
        <w:t>[actividad regulada de producto(s) permisionado(s)]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6B52F4">
        <w:rPr>
          <w:rFonts w:ascii="Montserrat" w:hAnsi="Montserrat"/>
          <w:sz w:val="18"/>
          <w:szCs w:val="18"/>
        </w:rPr>
        <w:t>BAJO PROTESTA DE DECIR VERDAD, declaro lo siguiente:</w:t>
      </w:r>
    </w:p>
    <w:p w14:paraId="130CFCBA" w14:textId="5AD0A554" w:rsidR="00C14134" w:rsidDel="00685A6E" w:rsidRDefault="00685A6E">
      <w:pPr>
        <w:spacing w:after="0"/>
        <w:ind w:left="11" w:right="23" w:hanging="11"/>
        <w:rPr>
          <w:del w:id="0" w:author="Katya Camargo Rios" w:date="2022-01-26T16:33:00Z"/>
          <w:rFonts w:ascii="Montserrat" w:hAnsi="Montserrat"/>
          <w:sz w:val="18"/>
          <w:szCs w:val="18"/>
        </w:rPr>
      </w:pPr>
      <w:ins w:id="1" w:author="Katya Camargo Rios" w:date="2022-01-26T16:33:00Z">
        <w:r w:rsidRPr="00685A6E">
          <w:rPr>
            <w:rFonts w:ascii="Montserrat" w:hAnsi="Montserrat"/>
            <w:sz w:val="18"/>
            <w:szCs w:val="18"/>
          </w:rPr>
          <w:t>Me comprometo a contratar y mantener vigentes los seguros por daños, mismos que deberán amparar, de manera enunciativa mas no limitativa, a [Nombre del suscrito], la actividad de [actividad regulada de producto(s) permisionado(s)], las instalaciones y la totalidad de los equipos; así como los seguros necesarios para cubrir los daños a terceros y acreditar dicha contratación, a fin de hacer frente a las responsabilidades en que pudieran incurrir por la prestación del servicio, de conformidad con el artículo 52 del Reglamento de las actividades a que se refiere el Título Tercero de la Ley de Hidrocarburos.</w:t>
        </w:r>
      </w:ins>
      <w:del w:id="2" w:author="Katya Camargo Rios" w:date="2022-01-26T16:33:00Z">
        <w:r w:rsidR="00A330A6" w:rsidRPr="006B52F4" w:rsidDel="00685A6E">
          <w:rPr>
            <w:rFonts w:ascii="Montserrat" w:hAnsi="Montserrat"/>
            <w:sz w:val="18"/>
            <w:szCs w:val="18"/>
          </w:rPr>
          <w:delText xml:space="preserve">Que </w:delText>
        </w:r>
        <w:r w:rsidR="00057C57" w:rsidDel="00685A6E">
          <w:rPr>
            <w:rFonts w:ascii="Montserrat" w:hAnsi="Montserrat"/>
            <w:sz w:val="18"/>
            <w:szCs w:val="18"/>
          </w:rPr>
          <w:delText>me comprometo</w:delText>
        </w:r>
        <w:r w:rsidR="009E7EDE" w:rsidRPr="009E7EDE" w:rsidDel="00685A6E">
          <w:rPr>
            <w:rFonts w:ascii="Montserrat" w:hAnsi="Montserrat"/>
            <w:sz w:val="18"/>
            <w:szCs w:val="18"/>
          </w:rPr>
          <w:delText xml:space="preserve"> a contratar todos y cada uno de los seguros que sean necesarios para cubrir la responsabilidad civil en la que pudiera incurrir</w:delText>
        </w:r>
        <w:r w:rsidR="009E7EDE" w:rsidDel="00685A6E">
          <w:rPr>
            <w:rFonts w:ascii="Montserrat" w:hAnsi="Montserrat"/>
            <w:sz w:val="18"/>
            <w:szCs w:val="18"/>
          </w:rPr>
          <w:delText>.</w:delText>
        </w:r>
      </w:del>
    </w:p>
    <w:p w14:paraId="0769008C" w14:textId="6246BFF1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4F3E6C86" w14:textId="77777777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0F4610BD" w14:textId="77777777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509DA313" w14:textId="0DFCE786" w:rsidR="00AC028B" w:rsidRDefault="00AC028B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  <w:r w:rsidRPr="00CC4321">
        <w:rPr>
          <w:rFonts w:ascii="Montserrat" w:hAnsi="Montserrat"/>
          <w:b/>
          <w:sz w:val="18"/>
        </w:rPr>
        <w:t>[Nombre y firma autógrafa de</w:t>
      </w:r>
      <w:r>
        <w:rPr>
          <w:rFonts w:ascii="Montserrat" w:hAnsi="Montserrat"/>
          <w:b/>
          <w:sz w:val="18"/>
        </w:rPr>
        <w:t xml:space="preserve"> la Persona Física</w:t>
      </w:r>
      <w:r w:rsidRPr="00CC4321">
        <w:rPr>
          <w:rFonts w:ascii="Montserrat" w:hAnsi="Montserrat"/>
          <w:b/>
          <w:sz w:val="18"/>
        </w:rPr>
        <w:t>]</w:t>
      </w:r>
    </w:p>
    <w:p w14:paraId="3A4AB062" w14:textId="5E5D7BFD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436A7153" w14:textId="658A63E1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092689B4" w14:textId="267D8580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38774170" w14:textId="52163988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39A9FA10" w14:textId="48EB019E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7AA9E103" w14:textId="77777777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27D8AEEE" w14:textId="74D4549E" w:rsidR="00B655FC" w:rsidRPr="006B52F4" w:rsidRDefault="00B655FC" w:rsidP="00B655FC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  <w:r w:rsidRPr="00786C5E">
        <w:rPr>
          <w:rFonts w:ascii="Montserrat" w:hAnsi="Montserrat"/>
          <w:b/>
          <w:bCs/>
          <w:sz w:val="18"/>
          <w:szCs w:val="18"/>
        </w:rPr>
        <w:t>[PARA EL CASO DE PERSONAS MORALES]</w:t>
      </w:r>
    </w:p>
    <w:p w14:paraId="10BF271D" w14:textId="104C44CD" w:rsidR="00B655FC" w:rsidRPr="006B52F4" w:rsidRDefault="00B655FC" w:rsidP="00B655FC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58F827F7" w14:textId="77777777" w:rsidR="00B655FC" w:rsidRPr="006B52F4" w:rsidRDefault="00B655FC" w:rsidP="00B655FC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3F0C6D70" w14:textId="3AC411F4" w:rsidR="00D8029C" w:rsidRPr="006B52F4" w:rsidRDefault="008549F6">
      <w:pPr>
        <w:ind w:left="-5" w:right="22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="00B908A6" w:rsidRPr="00D17D18">
        <w:rPr>
          <w:rFonts w:ascii="Montserrat" w:hAnsi="Montserrat"/>
          <w:b/>
          <w:sz w:val="18"/>
          <w:u w:val="single"/>
        </w:rPr>
        <w:t>[Nombre del Representante Legal]</w:t>
      </w:r>
      <w:r w:rsidR="0064706A">
        <w:rPr>
          <w:rFonts w:ascii="Montserrat" w:hAnsi="Montserrat"/>
          <w:b/>
          <w:sz w:val="18"/>
        </w:rPr>
        <w:t>,</w:t>
      </w:r>
      <w:r w:rsidRPr="0064706A">
        <w:rPr>
          <w:rFonts w:ascii="Montserrat" w:hAnsi="Montserrat"/>
          <w:b/>
          <w:sz w:val="18"/>
        </w:rPr>
        <w:t xml:space="preserve"> </w:t>
      </w:r>
      <w:r w:rsidR="00B52C8B" w:rsidRPr="00786C5E">
        <w:rPr>
          <w:rFonts w:ascii="Montserrat" w:hAnsi="Montserrat"/>
          <w:sz w:val="18"/>
        </w:rPr>
        <w:t>representante legal de la empresa</w:t>
      </w:r>
      <w:r w:rsidR="00B52C8B" w:rsidRPr="00786C5E">
        <w:rPr>
          <w:rFonts w:ascii="Montserrat" w:hAnsi="Montserrat"/>
          <w:sz w:val="18"/>
          <w:szCs w:val="18"/>
        </w:rPr>
        <w:t xml:space="preserve"> </w:t>
      </w:r>
      <w:r w:rsidR="00B52C8B" w:rsidRPr="00786C5E">
        <w:rPr>
          <w:rFonts w:ascii="Montserrat" w:hAnsi="Montserrat"/>
          <w:b/>
          <w:sz w:val="18"/>
          <w:szCs w:val="18"/>
          <w:u w:val="single"/>
        </w:rPr>
        <w:t>[razón social</w:t>
      </w:r>
      <w:r w:rsidR="00C73430" w:rsidRPr="00786C5E">
        <w:rPr>
          <w:rFonts w:ascii="Montserrat" w:hAnsi="Montserrat"/>
          <w:b/>
          <w:sz w:val="18"/>
          <w:szCs w:val="18"/>
          <w:u w:val="single"/>
        </w:rPr>
        <w:t>]</w:t>
      </w:r>
      <w:r w:rsidR="00C73430" w:rsidRPr="00786C5E">
        <w:rPr>
          <w:rFonts w:ascii="Montserrat" w:hAnsi="Montserrat"/>
          <w:b/>
          <w:sz w:val="18"/>
          <w:szCs w:val="18"/>
        </w:rPr>
        <w:t>,</w:t>
      </w:r>
      <w:r w:rsidR="00C73430" w:rsidRPr="00786C5E">
        <w:rPr>
          <w:rFonts w:ascii="Montserrat" w:hAnsi="Montserrat"/>
          <w:sz w:val="18"/>
          <w:szCs w:val="18"/>
        </w:rPr>
        <w:t xml:space="preserve"> </w:t>
      </w:r>
      <w:commentRangeStart w:id="3"/>
      <w:commentRangeStart w:id="4"/>
      <w:r w:rsidR="00C73430" w:rsidRPr="00786C5E">
        <w:rPr>
          <w:rFonts w:ascii="Montserrat" w:hAnsi="Montserrat"/>
          <w:sz w:val="18"/>
        </w:rPr>
        <w:t>con</w:t>
      </w:r>
      <w:commentRangeEnd w:id="3"/>
      <w:r w:rsidR="00C774F5" w:rsidRPr="00786C5E">
        <w:rPr>
          <w:rStyle w:val="Refdecomentario"/>
          <w:rFonts w:asciiTheme="minorHAnsi" w:eastAsiaTheme="minorHAnsi" w:hAnsiTheme="minorHAnsi" w:cstheme="minorBidi"/>
          <w:color w:val="auto"/>
          <w:sz w:val="18"/>
          <w:szCs w:val="18"/>
          <w:lang w:eastAsia="en-US"/>
        </w:rPr>
        <w:commentReference w:id="3"/>
      </w:r>
      <w:commentRangeEnd w:id="4"/>
      <w:r w:rsidR="004024DE" w:rsidRPr="00786C5E">
        <w:rPr>
          <w:rStyle w:val="Refdecomentario"/>
          <w:rFonts w:asciiTheme="minorHAnsi" w:eastAsiaTheme="minorHAnsi" w:hAnsiTheme="minorHAnsi" w:cstheme="minorBidi"/>
          <w:color w:val="auto"/>
          <w:lang w:eastAsia="en-US"/>
        </w:rPr>
        <w:commentReference w:id="4"/>
      </w:r>
      <w:r w:rsidR="00B52C8B" w:rsidRPr="00786C5E">
        <w:rPr>
          <w:rFonts w:ascii="Montserrat" w:hAnsi="Montserrat"/>
          <w:sz w:val="18"/>
        </w:rPr>
        <w:t xml:space="preserve"> personalidad y facultades legales debidamente acreditadas mediante la escritura pública No.</w:t>
      </w:r>
      <w:r w:rsidR="00B52C8B" w:rsidRPr="00786C5E">
        <w:rPr>
          <w:rFonts w:ascii="Montserrat" w:hAnsi="Montserrat"/>
          <w:b/>
          <w:sz w:val="18"/>
        </w:rPr>
        <w:t xml:space="preserve"> </w:t>
      </w:r>
      <w:r w:rsidR="00B52C8B" w:rsidRPr="00786C5E">
        <w:rPr>
          <w:rFonts w:ascii="Montserrat" w:hAnsi="Montserrat"/>
          <w:b/>
          <w:sz w:val="18"/>
          <w:u w:val="single"/>
        </w:rPr>
        <w:t>[No. escritura pública]</w:t>
      </w:r>
      <w:r w:rsidR="00B52C8B" w:rsidRPr="00786C5E">
        <w:rPr>
          <w:rFonts w:ascii="Montserrat" w:hAnsi="Montserrat"/>
          <w:b/>
          <w:sz w:val="18"/>
        </w:rPr>
        <w:t xml:space="preserve"> </w:t>
      </w:r>
      <w:r w:rsidR="00B52C8B" w:rsidRPr="00786C5E">
        <w:rPr>
          <w:rFonts w:ascii="Montserrat" w:hAnsi="Montserrat"/>
          <w:sz w:val="18"/>
        </w:rPr>
        <w:t>de fecha</w:t>
      </w:r>
      <w:r w:rsidR="00B52C8B" w:rsidRPr="00786C5E">
        <w:rPr>
          <w:rFonts w:ascii="Montserrat" w:hAnsi="Montserrat"/>
          <w:b/>
          <w:sz w:val="18"/>
        </w:rPr>
        <w:t xml:space="preserve"> </w:t>
      </w:r>
      <w:r w:rsidR="00B52C8B" w:rsidRPr="00786C5E">
        <w:rPr>
          <w:rFonts w:ascii="Montserrat" w:hAnsi="Montserrat"/>
          <w:b/>
          <w:sz w:val="18"/>
          <w:u w:val="single"/>
        </w:rPr>
        <w:t>[día/mes/año]</w:t>
      </w:r>
      <w:r w:rsidR="00B52C8B" w:rsidRPr="00786C5E">
        <w:rPr>
          <w:rFonts w:ascii="Montserrat" w:hAnsi="Montserrat"/>
          <w:b/>
          <w:sz w:val="18"/>
        </w:rPr>
        <w:t xml:space="preserve"> </w:t>
      </w:r>
      <w:r w:rsidR="00B52C8B" w:rsidRPr="00786C5E">
        <w:rPr>
          <w:rFonts w:ascii="Montserrat" w:hAnsi="Montserrat"/>
          <w:sz w:val="18"/>
        </w:rPr>
        <w:t xml:space="preserve">otorgada ante la fe del Notario Público Lic. </w:t>
      </w:r>
      <w:r w:rsidR="00B52C8B" w:rsidRPr="00786C5E">
        <w:rPr>
          <w:rFonts w:ascii="Montserrat" w:hAnsi="Montserrat"/>
          <w:b/>
          <w:sz w:val="18"/>
          <w:u w:val="single"/>
        </w:rPr>
        <w:t>[nombre del notario público]</w:t>
      </w:r>
      <w:r w:rsidR="00B52C8B" w:rsidRPr="00786C5E">
        <w:rPr>
          <w:rFonts w:ascii="Montserrat" w:hAnsi="Montserrat"/>
          <w:b/>
          <w:sz w:val="18"/>
        </w:rPr>
        <w:t xml:space="preserve"> </w:t>
      </w:r>
      <w:r w:rsidR="00B52C8B" w:rsidRPr="00786C5E">
        <w:rPr>
          <w:rFonts w:ascii="Montserrat" w:hAnsi="Montserrat"/>
          <w:sz w:val="18"/>
        </w:rPr>
        <w:t>de la Ciudad</w:t>
      </w:r>
      <w:r w:rsidR="00B52C8B" w:rsidRPr="00786C5E">
        <w:rPr>
          <w:rFonts w:ascii="Montserrat" w:hAnsi="Montserrat"/>
          <w:b/>
          <w:sz w:val="18"/>
        </w:rPr>
        <w:t xml:space="preserve"> </w:t>
      </w:r>
      <w:r w:rsidR="00B52C8B" w:rsidRPr="00786C5E">
        <w:rPr>
          <w:rFonts w:ascii="Montserrat" w:hAnsi="Montserrat"/>
          <w:b/>
          <w:sz w:val="18"/>
          <w:u w:val="single"/>
        </w:rPr>
        <w:t>[Ciudad donde se expide el instrumento notarial]</w:t>
      </w:r>
      <w:r w:rsidR="00B52C8B" w:rsidRPr="00786C5E">
        <w:rPr>
          <w:rFonts w:ascii="Montserrat" w:hAnsi="Montserrat"/>
          <w:b/>
          <w:sz w:val="18"/>
        </w:rPr>
        <w:t xml:space="preserve"> </w:t>
      </w:r>
      <w:r w:rsidR="00B52C8B" w:rsidRPr="00786C5E">
        <w:rPr>
          <w:rFonts w:ascii="Montserrat" w:hAnsi="Montserrat"/>
          <w:sz w:val="18"/>
        </w:rPr>
        <w:t xml:space="preserve">de la entidad federativa </w:t>
      </w:r>
      <w:r w:rsidR="005E6064" w:rsidRPr="00786C5E">
        <w:rPr>
          <w:rFonts w:ascii="Montserrat" w:hAnsi="Montserrat"/>
          <w:b/>
          <w:sz w:val="18"/>
          <w:u w:val="single"/>
        </w:rPr>
        <w:t>[Entidad donde se expide el instrumento notarial]</w:t>
      </w:r>
      <w:r w:rsidR="005E6064" w:rsidRPr="00786C5E">
        <w:rPr>
          <w:rFonts w:ascii="Montserrat" w:hAnsi="Montserrat"/>
          <w:b/>
          <w:sz w:val="18"/>
          <w:szCs w:val="18"/>
        </w:rPr>
        <w:t xml:space="preserve"> </w:t>
      </w:r>
      <w:r w:rsidR="00B52C8B" w:rsidRPr="0064706A">
        <w:rPr>
          <w:rFonts w:ascii="Montserrat" w:hAnsi="Montserrat"/>
          <w:sz w:val="18"/>
        </w:rPr>
        <w:t>de la República Mexicana</w:t>
      </w:r>
      <w:r w:rsidR="005E6064">
        <w:rPr>
          <w:rFonts w:ascii="Montserrat" w:hAnsi="Montserrat"/>
          <w:sz w:val="18"/>
        </w:rPr>
        <w:t>,</w:t>
      </w:r>
      <w:r w:rsidR="00B52C8B" w:rsidRPr="0064706A">
        <w:rPr>
          <w:rFonts w:ascii="Montserrat" w:hAnsi="Montserrat"/>
          <w:sz w:val="18"/>
        </w:rPr>
        <w:t xml:space="preserve"> </w:t>
      </w:r>
      <w:r w:rsidR="00B52C8B" w:rsidRPr="006B52F4">
        <w:rPr>
          <w:rFonts w:ascii="Montserrat" w:hAnsi="Montserrat"/>
          <w:sz w:val="18"/>
          <w:szCs w:val="18"/>
        </w:rPr>
        <w:t>en esta solicitud de permiso de</w:t>
      </w:r>
      <w:r w:rsidR="00B52C8B" w:rsidRPr="006B52F4">
        <w:rPr>
          <w:rFonts w:ascii="Montserrat" w:hAnsi="Montserrat"/>
          <w:b/>
          <w:sz w:val="18"/>
          <w:szCs w:val="18"/>
        </w:rPr>
        <w:t xml:space="preserve"> </w:t>
      </w:r>
      <w:r w:rsidR="00B52C8B" w:rsidRPr="00D17D18">
        <w:rPr>
          <w:rFonts w:ascii="Montserrat" w:hAnsi="Montserrat"/>
          <w:b/>
          <w:sz w:val="18"/>
          <w:szCs w:val="18"/>
          <w:u w:val="single"/>
        </w:rPr>
        <w:t>[actividad regulada de producto(s) permisionado(s)]</w:t>
      </w:r>
      <w:r w:rsidR="00B52C8B" w:rsidRPr="006B52F4">
        <w:rPr>
          <w:rFonts w:ascii="Montserrat" w:hAnsi="Montserrat"/>
          <w:b/>
          <w:sz w:val="18"/>
          <w:szCs w:val="18"/>
        </w:rPr>
        <w:t xml:space="preserve"> </w:t>
      </w:r>
      <w:r w:rsidR="00D95C98" w:rsidRPr="006B52F4">
        <w:rPr>
          <w:rFonts w:ascii="Montserrat" w:hAnsi="Montserrat"/>
          <w:sz w:val="18"/>
          <w:szCs w:val="18"/>
        </w:rPr>
        <w:t>BAJO PROTESTA DE DECIR VERDAD</w:t>
      </w:r>
      <w:r w:rsidR="007479A7" w:rsidRPr="006B52F4">
        <w:rPr>
          <w:rFonts w:ascii="Montserrat" w:hAnsi="Montserrat"/>
          <w:sz w:val="18"/>
          <w:szCs w:val="18"/>
        </w:rPr>
        <w:t xml:space="preserve">, </w:t>
      </w:r>
      <w:r w:rsidR="00B52C8B" w:rsidRPr="006B52F4">
        <w:rPr>
          <w:rFonts w:ascii="Montserrat" w:hAnsi="Montserrat"/>
          <w:sz w:val="18"/>
          <w:szCs w:val="18"/>
        </w:rPr>
        <w:t>declaro lo siguiente</w:t>
      </w:r>
      <w:r w:rsidRPr="006B52F4">
        <w:rPr>
          <w:rFonts w:ascii="Montserrat" w:hAnsi="Montserrat"/>
          <w:sz w:val="18"/>
          <w:szCs w:val="18"/>
        </w:rPr>
        <w:t>:</w:t>
      </w:r>
    </w:p>
    <w:p w14:paraId="2117BD33" w14:textId="5E56625C" w:rsidR="00057C57" w:rsidDel="00685A6E" w:rsidRDefault="00685A6E" w:rsidP="00057C57">
      <w:pPr>
        <w:spacing w:after="0"/>
        <w:ind w:left="11" w:right="23" w:hanging="11"/>
        <w:rPr>
          <w:del w:id="5" w:author="Katya Camargo Rios" w:date="2022-01-26T16:33:00Z"/>
          <w:rFonts w:ascii="Montserrat" w:hAnsi="Montserrat"/>
          <w:sz w:val="18"/>
          <w:szCs w:val="18"/>
        </w:rPr>
      </w:pPr>
      <w:ins w:id="6" w:author="Katya Camargo Rios" w:date="2022-01-26T16:33:00Z">
        <w:r w:rsidRPr="00685A6E">
          <w:rPr>
            <w:rFonts w:ascii="Montserrat" w:hAnsi="Montserrat"/>
            <w:sz w:val="18"/>
            <w:szCs w:val="18"/>
          </w:rPr>
          <w:t>Me comprometo a contratar y mantener vigentes los seguros por daños, mismos que deberán amparar, de manera enunciativa mas no limitativa, a [Nombre del suscrito], la actividad de [actividad regulada de producto(s) permisionado(s)], las instalaciones y la totalidad de los equipos; así como los seguros necesarios para cubrir los daños a terceros y acreditar dicha contratación, a fin de hacer frente a las responsabilidades en que pudieran incurrir por la prestación del servicio, de conformidad con el artículo 52 del Reglamento de las actividades a que se refiere el Título Tercero de la Ley de Hidrocarburos.</w:t>
        </w:r>
      </w:ins>
      <w:del w:id="7" w:author="Katya Camargo Rios" w:date="2022-01-26T16:33:00Z">
        <w:r w:rsidR="00057C57" w:rsidRPr="006B52F4" w:rsidDel="00685A6E">
          <w:rPr>
            <w:rFonts w:ascii="Montserrat" w:hAnsi="Montserrat"/>
            <w:sz w:val="18"/>
            <w:szCs w:val="18"/>
          </w:rPr>
          <w:delText xml:space="preserve">Que </w:delText>
        </w:r>
        <w:r w:rsidR="00057C57" w:rsidDel="00685A6E">
          <w:rPr>
            <w:rFonts w:ascii="Montserrat" w:hAnsi="Montserrat"/>
            <w:sz w:val="18"/>
            <w:szCs w:val="18"/>
          </w:rPr>
          <w:delText xml:space="preserve">me comprometo a </w:delText>
        </w:r>
        <w:r w:rsidR="005D032A" w:rsidRPr="009E7EDE" w:rsidDel="00685A6E">
          <w:rPr>
            <w:rFonts w:ascii="Montserrat" w:hAnsi="Montserrat"/>
            <w:sz w:val="18"/>
            <w:szCs w:val="18"/>
          </w:rPr>
          <w:delText>contratar todos y cada uno de los seguros que sean necesarios para cubrir la responsabilidad civil en la que pudiera incurrir</w:delText>
        </w:r>
        <w:r w:rsidR="005D032A" w:rsidDel="00685A6E">
          <w:rPr>
            <w:rFonts w:ascii="Montserrat" w:hAnsi="Montserrat"/>
            <w:sz w:val="18"/>
            <w:szCs w:val="18"/>
          </w:rPr>
          <w:delText>.</w:delText>
        </w:r>
      </w:del>
    </w:p>
    <w:p w14:paraId="1D3599FC" w14:textId="2C612786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26360464" w14:textId="4424FD87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5A1F091F" w14:textId="2829347C" w:rsidR="00702C07" w:rsidRDefault="00702C07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70D02221" w14:textId="77777777" w:rsidR="00C14134" w:rsidRPr="006B52F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0FDDD69C" w14:textId="6A854FE2" w:rsidR="005C7DAE" w:rsidRDefault="00760DDE" w:rsidP="00FF385B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  <w:r w:rsidRPr="00CC4321">
        <w:rPr>
          <w:rFonts w:ascii="Montserrat" w:hAnsi="Montserrat"/>
          <w:b/>
          <w:sz w:val="18"/>
        </w:rPr>
        <w:t xml:space="preserve"> </w:t>
      </w:r>
      <w:r w:rsidR="00E955CB" w:rsidRPr="00CC4321">
        <w:rPr>
          <w:rFonts w:ascii="Montserrat" w:hAnsi="Montserrat"/>
          <w:b/>
          <w:sz w:val="18"/>
        </w:rPr>
        <w:t>[Nombre</w:t>
      </w:r>
      <w:r w:rsidR="00123612" w:rsidRPr="00CC4321">
        <w:rPr>
          <w:rFonts w:ascii="Montserrat" w:hAnsi="Montserrat"/>
          <w:b/>
          <w:sz w:val="18"/>
        </w:rPr>
        <w:t xml:space="preserve"> y firma</w:t>
      </w:r>
      <w:r w:rsidR="00E955CB" w:rsidRPr="00CC4321">
        <w:rPr>
          <w:rFonts w:ascii="Montserrat" w:hAnsi="Montserrat"/>
          <w:b/>
          <w:sz w:val="18"/>
        </w:rPr>
        <w:t xml:space="preserve"> </w:t>
      </w:r>
      <w:r w:rsidR="00C258CC" w:rsidRPr="00CC4321">
        <w:rPr>
          <w:rFonts w:ascii="Montserrat" w:hAnsi="Montserrat"/>
          <w:b/>
          <w:sz w:val="18"/>
        </w:rPr>
        <w:t xml:space="preserve">autógrafa </w:t>
      </w:r>
      <w:r w:rsidR="00E955CB" w:rsidRPr="00CC4321">
        <w:rPr>
          <w:rFonts w:ascii="Montserrat" w:hAnsi="Montserrat"/>
          <w:b/>
          <w:sz w:val="18"/>
        </w:rPr>
        <w:t>del Representante Legal]</w:t>
      </w:r>
    </w:p>
    <w:p w14:paraId="36A7609E" w14:textId="175678BB" w:rsidR="005C7DAE" w:rsidRPr="00E45891" w:rsidRDefault="005C7DAE" w:rsidP="008C7668">
      <w:pPr>
        <w:spacing w:after="0"/>
        <w:ind w:right="22"/>
        <w:jc w:val="left"/>
        <w:rPr>
          <w:rFonts w:ascii="Montserrat" w:hAnsi="Montserrat"/>
          <w:sz w:val="18"/>
        </w:rPr>
      </w:pPr>
    </w:p>
    <w:sectPr w:rsidR="005C7DAE" w:rsidRPr="00E45891" w:rsidSect="00C258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701" w:bottom="1417" w:left="1701" w:header="720" w:footer="720" w:gutter="0"/>
      <w:cols w:space="720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Unidad de Asuntos Jurídicos" w:date="2021-04-28T11:58:00Z" w:initials="UAJ">
    <w:p w14:paraId="791EF649" w14:textId="77777777" w:rsidR="00C774F5" w:rsidRDefault="00C774F5" w:rsidP="00C774F5">
      <w:pPr>
        <w:pStyle w:val="Textocomentario"/>
      </w:pPr>
      <w:r>
        <w:rPr>
          <w:rStyle w:val="Refdecomentario"/>
        </w:rPr>
        <w:annotationRef/>
      </w:r>
      <w:r>
        <w:t>Se sugiere adecuar o hacer un formato para el supuesto de que el solicitante sea persona física que actué por su propio derecho.</w:t>
      </w:r>
    </w:p>
  </w:comment>
  <w:comment w:id="4" w:author="Monica Santillan Vera" w:date="2021-07-19T17:09:00Z" w:initials="MSV">
    <w:p w14:paraId="4064A8B0" w14:textId="1A835750" w:rsidR="004024DE" w:rsidRDefault="004024DE">
      <w:pPr>
        <w:pStyle w:val="Textocomentario"/>
      </w:pPr>
      <w:r>
        <w:rPr>
          <w:rStyle w:val="Refdecomentario"/>
        </w:rPr>
        <w:annotationRef/>
      </w:r>
      <w:r>
        <w:t>Realizado.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91EF649" w15:done="1"/>
  <w15:commentEx w15:paraId="4064A8B0" w15:paraIdParent="791EF649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3CC4C" w16cex:dateUtc="2021-04-28T16:58:00Z"/>
  <w16cex:commentExtensible w16cex:durableId="24A03062" w16cex:dateUtc="2021-07-19T22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91EF649" w16cid:durableId="2433CC4C"/>
  <w16cid:commentId w16cid:paraId="4064A8B0" w16cid:durableId="24A030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D0684" w14:textId="77777777" w:rsidR="00742A26" w:rsidRDefault="00742A26" w:rsidP="008321F9">
      <w:pPr>
        <w:spacing w:after="0" w:line="240" w:lineRule="auto"/>
      </w:pPr>
      <w:r>
        <w:separator/>
      </w:r>
    </w:p>
  </w:endnote>
  <w:endnote w:type="continuationSeparator" w:id="0">
    <w:p w14:paraId="17A76415" w14:textId="77777777" w:rsidR="00742A26" w:rsidRDefault="00742A26" w:rsidP="008321F9">
      <w:pPr>
        <w:spacing w:after="0" w:line="240" w:lineRule="auto"/>
      </w:pPr>
      <w:r>
        <w:continuationSeparator/>
      </w:r>
    </w:p>
  </w:endnote>
  <w:endnote w:type="continuationNotice" w:id="1">
    <w:p w14:paraId="0C785FED" w14:textId="77777777" w:rsidR="00742A26" w:rsidRDefault="00742A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08269" w14:textId="77777777" w:rsidR="00400C2B" w:rsidRDefault="00400C2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ontserrat" w:hAnsi="Montserrat"/>
        <w:sz w:val="14"/>
        <w:szCs w:val="18"/>
      </w:rPr>
      <w:id w:val="1885597581"/>
      <w:docPartObj>
        <w:docPartGallery w:val="Page Numbers (Bottom of Page)"/>
        <w:docPartUnique/>
      </w:docPartObj>
    </w:sdtPr>
    <w:sdtEndPr/>
    <w:sdtContent>
      <w:p w14:paraId="46F1A9A3" w14:textId="6B62596D" w:rsidR="008321F9" w:rsidRPr="008321F9" w:rsidRDefault="008321F9">
        <w:pPr>
          <w:pStyle w:val="Piedepgina"/>
          <w:jc w:val="right"/>
          <w:rPr>
            <w:rFonts w:ascii="Montserrat" w:hAnsi="Montserrat"/>
            <w:sz w:val="14"/>
            <w:szCs w:val="18"/>
          </w:rPr>
        </w:pPr>
        <w:r w:rsidRPr="008321F9">
          <w:rPr>
            <w:rFonts w:ascii="Montserrat" w:hAnsi="Montserrat"/>
            <w:sz w:val="14"/>
            <w:szCs w:val="18"/>
          </w:rPr>
          <w:fldChar w:fldCharType="begin"/>
        </w:r>
        <w:r w:rsidRPr="008321F9">
          <w:rPr>
            <w:rFonts w:ascii="Montserrat" w:hAnsi="Montserrat"/>
            <w:sz w:val="14"/>
            <w:szCs w:val="18"/>
          </w:rPr>
          <w:instrText>PAGE   \* MERGEFORMAT</w:instrText>
        </w:r>
        <w:r w:rsidRPr="008321F9">
          <w:rPr>
            <w:rFonts w:ascii="Montserrat" w:hAnsi="Montserrat"/>
            <w:sz w:val="14"/>
            <w:szCs w:val="18"/>
          </w:rPr>
          <w:fldChar w:fldCharType="separate"/>
        </w:r>
        <w:r w:rsidR="00760DDE" w:rsidRPr="00760DDE">
          <w:rPr>
            <w:rFonts w:ascii="Montserrat" w:hAnsi="Montserrat"/>
            <w:noProof/>
            <w:sz w:val="14"/>
            <w:szCs w:val="18"/>
            <w:lang w:val="es-ES"/>
          </w:rPr>
          <w:t>1</w:t>
        </w:r>
        <w:r w:rsidRPr="008321F9">
          <w:rPr>
            <w:rFonts w:ascii="Montserrat" w:hAnsi="Montserrat"/>
            <w:sz w:val="14"/>
            <w:szCs w:val="18"/>
          </w:rPr>
          <w:fldChar w:fldCharType="end"/>
        </w:r>
      </w:p>
    </w:sdtContent>
  </w:sdt>
  <w:p w14:paraId="4005A563" w14:textId="77777777" w:rsidR="008321F9" w:rsidRDefault="008321F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DD320" w14:textId="77777777" w:rsidR="00400C2B" w:rsidRDefault="00400C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8C0C5" w14:textId="77777777" w:rsidR="00742A26" w:rsidRDefault="00742A26" w:rsidP="008321F9">
      <w:pPr>
        <w:spacing w:after="0" w:line="240" w:lineRule="auto"/>
      </w:pPr>
      <w:r>
        <w:separator/>
      </w:r>
    </w:p>
  </w:footnote>
  <w:footnote w:type="continuationSeparator" w:id="0">
    <w:p w14:paraId="1505A211" w14:textId="77777777" w:rsidR="00742A26" w:rsidRDefault="00742A26" w:rsidP="008321F9">
      <w:pPr>
        <w:spacing w:after="0" w:line="240" w:lineRule="auto"/>
      </w:pPr>
      <w:r>
        <w:continuationSeparator/>
      </w:r>
    </w:p>
  </w:footnote>
  <w:footnote w:type="continuationNotice" w:id="1">
    <w:p w14:paraId="3C186171" w14:textId="77777777" w:rsidR="00742A26" w:rsidRDefault="00742A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C32FD" w14:textId="77777777" w:rsidR="00400C2B" w:rsidRDefault="00400C2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C9AB3" w14:textId="77777777" w:rsidR="00400C2B" w:rsidRDefault="00400C2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8F81C" w14:textId="77777777" w:rsidR="00400C2B" w:rsidRDefault="00400C2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02F00"/>
    <w:multiLevelType w:val="hybridMultilevel"/>
    <w:tmpl w:val="AB265072"/>
    <w:lvl w:ilvl="0" w:tplc="080A000F">
      <w:start w:val="1"/>
      <w:numFmt w:val="decimal"/>
      <w:lvlText w:val="%1."/>
      <w:lvlJc w:val="left"/>
      <w:pPr>
        <w:ind w:left="730" w:hanging="360"/>
      </w:pPr>
    </w:lvl>
    <w:lvl w:ilvl="1" w:tplc="080A0019">
      <w:start w:val="1"/>
      <w:numFmt w:val="lowerLetter"/>
      <w:lvlText w:val="%2."/>
      <w:lvlJc w:val="left"/>
      <w:pPr>
        <w:ind w:left="1450" w:hanging="360"/>
      </w:pPr>
    </w:lvl>
    <w:lvl w:ilvl="2" w:tplc="080A001B" w:tentative="1">
      <w:start w:val="1"/>
      <w:numFmt w:val="lowerRoman"/>
      <w:lvlText w:val="%3."/>
      <w:lvlJc w:val="right"/>
      <w:pPr>
        <w:ind w:left="2170" w:hanging="180"/>
      </w:pPr>
    </w:lvl>
    <w:lvl w:ilvl="3" w:tplc="080A000F" w:tentative="1">
      <w:start w:val="1"/>
      <w:numFmt w:val="decimal"/>
      <w:lvlText w:val="%4."/>
      <w:lvlJc w:val="left"/>
      <w:pPr>
        <w:ind w:left="2890" w:hanging="360"/>
      </w:pPr>
    </w:lvl>
    <w:lvl w:ilvl="4" w:tplc="080A0019" w:tentative="1">
      <w:start w:val="1"/>
      <w:numFmt w:val="lowerLetter"/>
      <w:lvlText w:val="%5."/>
      <w:lvlJc w:val="left"/>
      <w:pPr>
        <w:ind w:left="3610" w:hanging="360"/>
      </w:pPr>
    </w:lvl>
    <w:lvl w:ilvl="5" w:tplc="080A001B" w:tentative="1">
      <w:start w:val="1"/>
      <w:numFmt w:val="lowerRoman"/>
      <w:lvlText w:val="%6."/>
      <w:lvlJc w:val="right"/>
      <w:pPr>
        <w:ind w:left="4330" w:hanging="180"/>
      </w:pPr>
    </w:lvl>
    <w:lvl w:ilvl="6" w:tplc="080A000F" w:tentative="1">
      <w:start w:val="1"/>
      <w:numFmt w:val="decimal"/>
      <w:lvlText w:val="%7."/>
      <w:lvlJc w:val="left"/>
      <w:pPr>
        <w:ind w:left="5050" w:hanging="360"/>
      </w:pPr>
    </w:lvl>
    <w:lvl w:ilvl="7" w:tplc="080A0019" w:tentative="1">
      <w:start w:val="1"/>
      <w:numFmt w:val="lowerLetter"/>
      <w:lvlText w:val="%8."/>
      <w:lvlJc w:val="left"/>
      <w:pPr>
        <w:ind w:left="5770" w:hanging="360"/>
      </w:pPr>
    </w:lvl>
    <w:lvl w:ilvl="8" w:tplc="080A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" w15:restartNumberingAfterBreak="0">
    <w:nsid w:val="1BBF297C"/>
    <w:multiLevelType w:val="hybridMultilevel"/>
    <w:tmpl w:val="38EAD3BA"/>
    <w:lvl w:ilvl="0" w:tplc="080A001B">
      <w:start w:val="1"/>
      <w:numFmt w:val="lowerRoman"/>
      <w:lvlText w:val="%1."/>
      <w:lvlJc w:val="right"/>
      <w:pPr>
        <w:ind w:left="1428" w:hanging="360"/>
      </w:pPr>
    </w:lvl>
    <w:lvl w:ilvl="1" w:tplc="080A0019">
      <w:start w:val="1"/>
      <w:numFmt w:val="lowerLetter"/>
      <w:lvlText w:val="%2."/>
      <w:lvlJc w:val="left"/>
      <w:pPr>
        <w:ind w:left="2148" w:hanging="360"/>
      </w:pPr>
    </w:lvl>
    <w:lvl w:ilvl="2" w:tplc="080A001B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F9269A"/>
    <w:multiLevelType w:val="hybridMultilevel"/>
    <w:tmpl w:val="ED86C4F6"/>
    <w:lvl w:ilvl="0" w:tplc="080A001B">
      <w:start w:val="1"/>
      <w:numFmt w:val="low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F3E0E98"/>
    <w:multiLevelType w:val="hybridMultilevel"/>
    <w:tmpl w:val="DE782C4A"/>
    <w:lvl w:ilvl="0" w:tplc="7030547C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547D5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64378E0"/>
    <w:multiLevelType w:val="hybridMultilevel"/>
    <w:tmpl w:val="1E68C2EA"/>
    <w:lvl w:ilvl="0" w:tplc="78109B0A">
      <w:start w:val="1"/>
      <w:numFmt w:val="upperRoman"/>
      <w:lvlText w:val="%1."/>
      <w:lvlJc w:val="left"/>
      <w:pPr>
        <w:ind w:left="595" w:hanging="453"/>
      </w:pPr>
      <w:rPr>
        <w:rFonts w:hint="default"/>
      </w:rPr>
    </w:lvl>
    <w:lvl w:ilvl="1" w:tplc="732CC44E">
      <w:start w:val="1"/>
      <w:numFmt w:val="lowerRoman"/>
      <w:lvlText w:val="%2."/>
      <w:lvlJc w:val="right"/>
      <w:pPr>
        <w:ind w:left="1440" w:hanging="360"/>
      </w:pPr>
      <w:rPr>
        <w:rFonts w:ascii="Montserrat" w:hAnsi="Montserrat" w:hint="default"/>
        <w:sz w:val="20"/>
        <w:szCs w:val="20"/>
      </w:rPr>
    </w:lvl>
    <w:lvl w:ilvl="2" w:tplc="1FE4EBB8">
      <w:start w:val="1"/>
      <w:numFmt w:val="lowerLetter"/>
      <w:lvlText w:val="%3)"/>
      <w:lvlJc w:val="left"/>
      <w:pPr>
        <w:ind w:left="2160" w:hanging="180"/>
      </w:pPr>
      <w:rPr>
        <w:rFonts w:ascii="Montserrat" w:hAnsi="Montserrat" w:hint="default"/>
        <w:sz w:val="20"/>
      </w:r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46B65"/>
    <w:multiLevelType w:val="hybridMultilevel"/>
    <w:tmpl w:val="B63A4160"/>
    <w:lvl w:ilvl="0" w:tplc="7030547C">
      <w:start w:val="1"/>
      <w:numFmt w:val="decimal"/>
      <w:lvlText w:val="%1."/>
      <w:lvlJc w:val="left"/>
      <w:pPr>
        <w:ind w:left="720" w:hanging="36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31C03"/>
    <w:multiLevelType w:val="hybridMultilevel"/>
    <w:tmpl w:val="B326713C"/>
    <w:lvl w:ilvl="0" w:tplc="7030547C">
      <w:start w:val="1"/>
      <w:numFmt w:val="decimal"/>
      <w:lvlText w:val="%1."/>
      <w:lvlJc w:val="left"/>
      <w:pPr>
        <w:ind w:left="720" w:hanging="36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71305"/>
    <w:multiLevelType w:val="hybridMultilevel"/>
    <w:tmpl w:val="9A9E49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ya Camargo Rios">
    <w15:presenceInfo w15:providerId="None" w15:userId="Katya Camargo Rios"/>
  </w15:person>
  <w15:person w15:author="Unidad de Asuntos Jurídicos">
    <w15:presenceInfo w15:providerId="None" w15:userId="Unidad de Asuntos Jurídicos"/>
  </w15:person>
  <w15:person w15:author="Monica Santillan Vera">
    <w15:presenceInfo w15:providerId="AD" w15:userId="S::msantillan@cre.gob.mx::b1b795d8-20d9-4cd5-9008-107377f50e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29C"/>
    <w:rsid w:val="00043796"/>
    <w:rsid w:val="00050FFF"/>
    <w:rsid w:val="0005440C"/>
    <w:rsid w:val="00057C57"/>
    <w:rsid w:val="00095DEA"/>
    <w:rsid w:val="00123612"/>
    <w:rsid w:val="001574CA"/>
    <w:rsid w:val="00186569"/>
    <w:rsid w:val="001D395C"/>
    <w:rsid w:val="001E7BE7"/>
    <w:rsid w:val="00242EF7"/>
    <w:rsid w:val="002740AD"/>
    <w:rsid w:val="00293C77"/>
    <w:rsid w:val="002D3C5E"/>
    <w:rsid w:val="002E6DEC"/>
    <w:rsid w:val="00306191"/>
    <w:rsid w:val="003C458B"/>
    <w:rsid w:val="003F6C0A"/>
    <w:rsid w:val="00400C2B"/>
    <w:rsid w:val="004024DE"/>
    <w:rsid w:val="00412839"/>
    <w:rsid w:val="004E7AF9"/>
    <w:rsid w:val="0053445D"/>
    <w:rsid w:val="00580343"/>
    <w:rsid w:val="00583BF0"/>
    <w:rsid w:val="005C7DAE"/>
    <w:rsid w:val="005D032A"/>
    <w:rsid w:val="005E6064"/>
    <w:rsid w:val="0064706A"/>
    <w:rsid w:val="00685A6E"/>
    <w:rsid w:val="006B52F4"/>
    <w:rsid w:val="00702C07"/>
    <w:rsid w:val="00742A26"/>
    <w:rsid w:val="007479A7"/>
    <w:rsid w:val="00760DDE"/>
    <w:rsid w:val="00786C5E"/>
    <w:rsid w:val="007B0CC3"/>
    <w:rsid w:val="008321F9"/>
    <w:rsid w:val="00842928"/>
    <w:rsid w:val="00845B93"/>
    <w:rsid w:val="00845F9E"/>
    <w:rsid w:val="008549F6"/>
    <w:rsid w:val="008A53F0"/>
    <w:rsid w:val="008C3F2C"/>
    <w:rsid w:val="008C7668"/>
    <w:rsid w:val="00932EF6"/>
    <w:rsid w:val="009663F0"/>
    <w:rsid w:val="009E7EDE"/>
    <w:rsid w:val="00A330A6"/>
    <w:rsid w:val="00A50F6A"/>
    <w:rsid w:val="00A71B68"/>
    <w:rsid w:val="00AC028B"/>
    <w:rsid w:val="00AC4B90"/>
    <w:rsid w:val="00AD322E"/>
    <w:rsid w:val="00AF3AFC"/>
    <w:rsid w:val="00AF6A7B"/>
    <w:rsid w:val="00B10102"/>
    <w:rsid w:val="00B52C8B"/>
    <w:rsid w:val="00B655FC"/>
    <w:rsid w:val="00B7281E"/>
    <w:rsid w:val="00B86E69"/>
    <w:rsid w:val="00B908A6"/>
    <w:rsid w:val="00B937FE"/>
    <w:rsid w:val="00B93AF1"/>
    <w:rsid w:val="00BC66FE"/>
    <w:rsid w:val="00C123A0"/>
    <w:rsid w:val="00C14134"/>
    <w:rsid w:val="00C258CC"/>
    <w:rsid w:val="00C46446"/>
    <w:rsid w:val="00C73430"/>
    <w:rsid w:val="00C774F5"/>
    <w:rsid w:val="00CA6757"/>
    <w:rsid w:val="00CC4321"/>
    <w:rsid w:val="00D17D18"/>
    <w:rsid w:val="00D8029C"/>
    <w:rsid w:val="00D95C98"/>
    <w:rsid w:val="00E439FB"/>
    <w:rsid w:val="00E45891"/>
    <w:rsid w:val="00E955CB"/>
    <w:rsid w:val="00EC78E6"/>
    <w:rsid w:val="00ED76E0"/>
    <w:rsid w:val="00F621D3"/>
    <w:rsid w:val="00FF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04884A"/>
  <w15:docId w15:val="{59380C28-4C20-4A70-87E8-38D82A51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28B"/>
    <w:pPr>
      <w:spacing w:after="290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21F9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21F9"/>
    <w:rPr>
      <w:rFonts w:ascii="Calibri" w:eastAsia="Calibri" w:hAnsi="Calibri" w:cs="Calibri"/>
      <w:color w:val="000000"/>
    </w:rPr>
  </w:style>
  <w:style w:type="paragraph" w:styleId="Prrafodelista">
    <w:name w:val="List Paragraph"/>
    <w:basedOn w:val="Normal"/>
    <w:uiPriority w:val="34"/>
    <w:qFormat/>
    <w:rsid w:val="00412839"/>
    <w:pPr>
      <w:ind w:left="720"/>
      <w:contextualSpacing/>
    </w:pPr>
  </w:style>
  <w:style w:type="paragraph" w:customStyle="1" w:styleId="Default">
    <w:name w:val="Default"/>
    <w:rsid w:val="00D95C98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Refdecomentario">
    <w:name w:val="annotation reference"/>
    <w:basedOn w:val="Fuentedeprrafopredeter"/>
    <w:uiPriority w:val="99"/>
    <w:unhideWhenUsed/>
    <w:rsid w:val="00760DD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60DDE"/>
    <w:pPr>
      <w:spacing w:after="16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60DDE"/>
    <w:rPr>
      <w:rFonts w:eastAsiaTheme="minorHAnsi"/>
      <w:sz w:val="20"/>
      <w:szCs w:val="20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0DDE"/>
    <w:rPr>
      <w:rFonts w:ascii="Segoe UI" w:eastAsia="Calibri" w:hAnsi="Segoe UI" w:cs="Segoe UI"/>
      <w:color w:val="000000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5440C"/>
    <w:pPr>
      <w:spacing w:after="290"/>
      <w:ind w:left="10" w:hanging="10"/>
      <w:jc w:val="both"/>
    </w:pPr>
    <w:rPr>
      <w:rFonts w:ascii="Calibri" w:eastAsia="Calibri" w:hAnsi="Calibri" w:cs="Calibri"/>
      <w:b/>
      <w:bCs/>
      <w:color w:val="000000"/>
      <w:lang w:eastAsia="es-MX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5440C"/>
    <w:rPr>
      <w:rFonts w:ascii="Calibri" w:eastAsia="Calibri" w:hAnsi="Calibri" w:cs="Calibri"/>
      <w:b/>
      <w:bCs/>
      <w:color w:val="000000"/>
      <w:sz w:val="20"/>
      <w:szCs w:val="20"/>
      <w:lang w:eastAsia="en-US"/>
    </w:rPr>
  </w:style>
  <w:style w:type="paragraph" w:styleId="Revisin">
    <w:name w:val="Revision"/>
    <w:hidden/>
    <w:uiPriority w:val="99"/>
    <w:semiHidden/>
    <w:rsid w:val="0005440C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7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comments" Target="comment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microsoft.com/office/2018/08/relationships/commentsExtensible" Target="commentsExtensible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oter" Target="footer2.xml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CC4762E5BC3348A04BB05E7E3C83BE" ma:contentTypeVersion="10" ma:contentTypeDescription="Crear nuevo documento." ma:contentTypeScope="" ma:versionID="338b2db447e35b60c4d18592e5286016">
  <xsd:schema xmlns:xsd="http://www.w3.org/2001/XMLSchema" xmlns:xs="http://www.w3.org/2001/XMLSchema" xmlns:p="http://schemas.microsoft.com/office/2006/metadata/properties" xmlns:ns2="0db4aeaf-d8e0-4c41-a6d8-2e2a025cfbf4" xmlns:ns3="b69ebcb7-5874-41c5-9552-c801af4149b3" targetNamespace="http://schemas.microsoft.com/office/2006/metadata/properties" ma:root="true" ma:fieldsID="82de8683e76c72406a10eb333d8f1b3e" ns2:_="" ns3:_="">
    <xsd:import namespace="0db4aeaf-d8e0-4c41-a6d8-2e2a025cfbf4"/>
    <xsd:import namespace="b69ebcb7-5874-41c5-9552-c801af4149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b4aeaf-d8e0-4c41-a6d8-2e2a025cfb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a0e3766d-f394-4e2b-979c-251ccb5b2b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ebcb7-5874-41c5-9552-c801af4149b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6bc4703-8b0b-4579-83d9-92374ce1eb1f}" ma:internalName="TaxCatchAll" ma:showField="CatchAllData" ma:web="b69ebcb7-5874-41c5-9552-c801af4149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b4aeaf-d8e0-4c41-a6d8-2e2a025cfbf4">
      <Terms xmlns="http://schemas.microsoft.com/office/infopath/2007/PartnerControls"/>
    </lcf76f155ced4ddcb4097134ff3c332f>
    <TaxCatchAll xmlns="b69ebcb7-5874-41c5-9552-c801af4149b3" xsi:nil="true"/>
  </documentManagement>
</p:properties>
</file>

<file path=customXml/itemProps1.xml><?xml version="1.0" encoding="utf-8"?>
<ds:datastoreItem xmlns:ds="http://schemas.openxmlformats.org/officeDocument/2006/customXml" ds:itemID="{AFA288A5-35F4-4BE2-9930-69C142EE196F}"/>
</file>

<file path=customXml/itemProps2.xml><?xml version="1.0" encoding="utf-8"?>
<ds:datastoreItem xmlns:ds="http://schemas.openxmlformats.org/officeDocument/2006/customXml" ds:itemID="{0C0DFD89-69C5-4A30-AF7B-6A1FE788F8F5}"/>
</file>

<file path=customXml/itemProps3.xml><?xml version="1.0" encoding="utf-8"?>
<ds:datastoreItem xmlns:ds="http://schemas.openxmlformats.org/officeDocument/2006/customXml" ds:itemID="{2FDD9280-6364-486E-9075-E34C210886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Yessenia Vidal</dc:creator>
  <cp:keywords/>
  <cp:lastModifiedBy>Yessenia Vidal Acosta</cp:lastModifiedBy>
  <cp:revision>2</cp:revision>
  <dcterms:created xsi:type="dcterms:W3CDTF">2022-04-11T17:24:00Z</dcterms:created>
  <dcterms:modified xsi:type="dcterms:W3CDTF">2022-04-11T17:24:00Z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0x01010015CC4762E5BC3348A04BB05E7E3C83BE</vt:lpwstr>
  </property>
</Properties>
</file>